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4C5394F6"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077950">
        <w:rPr>
          <w:rFonts w:ascii="GHEA Grapalat" w:hAnsi="GHEA Grapalat"/>
          <w:highlight w:val="yellow"/>
          <w:lang w:val="hy-AM"/>
        </w:rPr>
        <w:t>01</w:t>
      </w:r>
      <w:r w:rsidR="00916B57" w:rsidRPr="00D82BDE">
        <w:rPr>
          <w:rFonts w:ascii="GHEA Grapalat" w:hAnsi="GHEA Grapalat"/>
          <w:highlight w:val="yellow"/>
          <w:lang w:val="hy-AM"/>
        </w:rPr>
        <w:t>.</w:t>
      </w:r>
      <w:r w:rsidR="00D82BDE" w:rsidRPr="00D82BDE">
        <w:rPr>
          <w:rFonts w:ascii="GHEA Grapalat" w:hAnsi="GHEA Grapalat"/>
          <w:highlight w:val="yellow"/>
          <w:lang w:val="hy-AM"/>
        </w:rPr>
        <w:t>1</w:t>
      </w:r>
      <w:r w:rsidR="00077950">
        <w:rPr>
          <w:rFonts w:ascii="GHEA Grapalat" w:hAnsi="GHEA Grapalat"/>
          <w:lang w:val="hy-AM"/>
        </w:rPr>
        <w:t>2</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4CE0AC7F"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B838F5">
        <w:rPr>
          <w:rFonts w:ascii="GHEA Grapalat" w:hAnsi="GHEA Grapalat"/>
        </w:rPr>
        <w:t>ԵՔ-ԳՀԽԾՁԲ-</w:t>
      </w:r>
      <w:r w:rsidR="00077950">
        <w:rPr>
          <w:rFonts w:ascii="GHEA Grapalat" w:hAnsi="GHEA Grapalat"/>
        </w:rPr>
        <w:t>26/2</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6009EA33"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077950" w:rsidRPr="00077950">
        <w:rPr>
          <w:rFonts w:ascii="GHEA Grapalat" w:hAnsi="GHEA Grapalat"/>
          <w:b/>
          <w:bCs/>
        </w:rPr>
        <w:t xml:space="preserve"> по техническому контролю качества текущих работ, требующих безотлагательного решения в административном районе Эребуни</w:t>
      </w:r>
      <w:r w:rsidR="00077950" w:rsidRPr="00077950">
        <w:rPr>
          <w:rFonts w:ascii="GHEA Grapalat" w:hAnsi="GHEA Grapalat"/>
          <w:b/>
          <w:bCs/>
        </w:rPr>
        <w:t xml:space="preserve">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33903A76"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077950">
        <w:rPr>
          <w:rFonts w:ascii="GHEA Grapalat" w:hAnsi="GHEA Grapalat"/>
          <w:b/>
          <w:bCs/>
          <w:highlight w:val="yellow"/>
          <w:lang w:val="hy-AM"/>
        </w:rPr>
        <w:t>11.12.2025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38C7173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077950">
        <w:rPr>
          <w:rFonts w:ascii="GHEA Grapalat" w:hAnsi="GHEA Grapalat"/>
          <w:b/>
          <w:bCs/>
          <w:highlight w:val="yellow"/>
          <w:lang w:val="hy-AM"/>
        </w:rPr>
        <w:t>11.12.2025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Обжалование данной процедуры осуществляется в порядке, установленном </w:t>
      </w:r>
      <w:r w:rsidRPr="00A54A8D">
        <w:rPr>
          <w:rFonts w:ascii="GHEA Grapalat" w:hAnsi="GHEA Grapalat"/>
        </w:rPr>
        <w:lastRenderedPageBreak/>
        <w:t>законом РА "О закупках" и гражданским процессуальным кодексом РА.</w:t>
      </w:r>
    </w:p>
    <w:p w14:paraId="3A686DFD" w14:textId="7858881B"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077950">
        <w:rPr>
          <w:rFonts w:ascii="GHEA Grapalat" w:hAnsi="GHEA Grapalat"/>
        </w:rPr>
        <w:t>А</w:t>
      </w:r>
      <w:r w:rsidR="00C40493" w:rsidRPr="00A54A8D">
        <w:rPr>
          <w:rFonts w:ascii="GHEA Grapalat" w:hAnsi="GHEA Grapalat"/>
        </w:rPr>
        <w:t xml:space="preserve">. </w:t>
      </w:r>
      <w:r w:rsidR="00077950">
        <w:rPr>
          <w:rFonts w:ascii="GHEA Grapalat" w:hAnsi="GHEA Grapalat"/>
        </w:rPr>
        <w:t>Амирха</w:t>
      </w:r>
      <w:r w:rsidR="00C40493" w:rsidRPr="00A54A8D">
        <w:rPr>
          <w:rFonts w:ascii="GHEA Grapalat" w:hAnsi="GHEA Grapalat"/>
        </w:rPr>
        <w:t>няну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2007FE90"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077950" w:rsidRPr="0020580D">
          <w:rPr>
            <w:rStyle w:val="Hyperlink"/>
            <w:rFonts w:ascii="GHEA Grapalat" w:hAnsi="GHEA Grapalat"/>
            <w:b/>
            <w:bCs/>
            <w:lang w:val="en-US"/>
          </w:rPr>
          <w:t>anahit</w:t>
        </w:r>
        <w:r w:rsidR="00077950" w:rsidRPr="0020580D">
          <w:rPr>
            <w:rStyle w:val="Hyperlink"/>
            <w:rFonts w:ascii="GHEA Grapalat" w:hAnsi="GHEA Grapalat"/>
            <w:b/>
            <w:bCs/>
          </w:rPr>
          <w:t>.</w:t>
        </w:r>
        <w:r w:rsidR="00077950" w:rsidRPr="0020580D">
          <w:rPr>
            <w:rStyle w:val="Hyperlink"/>
            <w:rFonts w:ascii="GHEA Grapalat" w:hAnsi="GHEA Grapalat"/>
            <w:b/>
            <w:bCs/>
            <w:lang w:val="en-US"/>
          </w:rPr>
          <w:t>amirkhanyan</w:t>
        </w:r>
        <w:r w:rsidR="00077950" w:rsidRPr="0020580D">
          <w:rPr>
            <w:rStyle w:val="Hyperlink"/>
            <w:rFonts w:ascii="GHEA Grapalat" w:hAnsi="GHEA Grapalat"/>
            <w:b/>
            <w:bCs/>
          </w:rPr>
          <w:t>@yerevan.am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23EA9111"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077950" w:rsidRPr="00077950">
        <w:rPr>
          <w:rFonts w:ascii="GHEA Grapalat" w:hAnsi="GHEA Grapalat"/>
        </w:rPr>
        <w:t xml:space="preserve"> </w:t>
      </w:r>
      <w:r w:rsidR="00077950" w:rsidRPr="00077950">
        <w:rPr>
          <w:rFonts w:ascii="GHEA Grapalat" w:hAnsi="GHEA Grapalat"/>
        </w:rPr>
        <w:t>ПО ТЕХНИЧЕСКОМУ КОНТРОЛЮ КАЧЕСТВА ТЕКУЩИХ РАБОТ, ТРЕБУЮЩИХ БЕЗОТЛАГАТЕЛЬНОГО РЕШЕНИЯ В АДМИНИСТРАТИВНОМ РАЙОНЕ ЭРЕБУНИ</w:t>
      </w:r>
      <w:r w:rsidR="00077950" w:rsidRPr="00A54A8D">
        <w:rPr>
          <w:rFonts w:ascii="GHEA Grapalat" w:hAnsi="GHEA Grapalat"/>
        </w:rPr>
        <w:t xml:space="preserve"> </w:t>
      </w:r>
      <w:r w:rsidRPr="00A54A8D">
        <w:rPr>
          <w:rFonts w:ascii="GHEA Grapalat" w:hAnsi="GHEA Grapalat"/>
        </w:rPr>
        <w:t xml:space="preserve">ДЛЯ НУЖД </w:t>
      </w:r>
      <w:r w:rsidRPr="00A54A8D">
        <w:rPr>
          <w:rFonts w:ascii="GHEA Grapalat" w:hAnsi="GHEA Grapalat" w:cs="Calibri"/>
          <w:bCs/>
          <w:color w:val="000000" w:themeColor="text1"/>
        </w:rPr>
        <w:t>МЭРИИ Г. ЕРЕВАНА</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7C50BEA5"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077950" w:rsidRPr="00077950">
        <w:rPr>
          <w:rFonts w:ascii="GHEA Grapalat" w:hAnsi="GHEA Grapalat"/>
          <w:b/>
        </w:rPr>
        <w:t xml:space="preserve"> </w:t>
      </w:r>
      <w:r w:rsidR="00077950" w:rsidRPr="00077950">
        <w:rPr>
          <w:rFonts w:ascii="GHEA Grapalat" w:hAnsi="GHEA Grapalat"/>
          <w:b/>
        </w:rPr>
        <w:t xml:space="preserve">ПО ТЕХНИЧЕСКОМУ КОНТРОЛЮ КАЧЕСТВА ТЕКУЩИХ РАБОТ, ТРЕБУЮЩИХ БЕЗОТЛАГАТЕЛЬНОГО РЕШЕНИЯ В АДМИНИСТРАТИВНОМ РАЙОНЕ ЭРЕБУНИ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0BF769E6"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w:t>
      </w:r>
      <w:r w:rsidR="00077950">
        <w:rPr>
          <w:rFonts w:ascii="GHEA Grapalat" w:hAnsi="GHEA Grapalat"/>
          <w:spacing w:val="-6"/>
        </w:rPr>
        <w:t>26/2</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135C6CF2"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r w:rsidR="00077950">
        <w:rPr>
          <w:rFonts w:ascii="GHEA Grapalat" w:hAnsi="GHEA Grapalat"/>
          <w:b/>
          <w:bCs/>
          <w:lang w:val="en-US"/>
        </w:rPr>
        <w:fldChar w:fldCharType="begin"/>
      </w:r>
      <w:r w:rsidR="00077950">
        <w:rPr>
          <w:rFonts w:ascii="GHEA Grapalat" w:hAnsi="GHEA Grapalat"/>
          <w:b/>
          <w:bCs/>
          <w:lang w:val="en-US"/>
        </w:rPr>
        <w:instrText>HYPERLINK</w:instrText>
      </w:r>
      <w:r w:rsidR="00077950" w:rsidRPr="00077950">
        <w:rPr>
          <w:rFonts w:ascii="GHEA Grapalat" w:hAnsi="GHEA Grapalat"/>
          <w:b/>
          <w:bCs/>
        </w:rPr>
        <w:instrText xml:space="preserve"> "</w:instrText>
      </w:r>
      <w:r w:rsidR="00077950">
        <w:rPr>
          <w:rFonts w:ascii="GHEA Grapalat" w:hAnsi="GHEA Grapalat"/>
          <w:b/>
          <w:bCs/>
          <w:lang w:val="en-US"/>
        </w:rPr>
        <w:instrText>mailto</w:instrText>
      </w:r>
      <w:r w:rsidR="00077950" w:rsidRPr="00077950">
        <w:rPr>
          <w:rFonts w:ascii="GHEA Grapalat" w:hAnsi="GHEA Grapalat"/>
          <w:b/>
          <w:bCs/>
        </w:rPr>
        <w:instrText>:</w:instrText>
      </w:r>
      <w:r w:rsidR="00077950" w:rsidRPr="00077950">
        <w:rPr>
          <w:rFonts w:ascii="GHEA Grapalat" w:hAnsi="GHEA Grapalat"/>
          <w:b/>
          <w:bCs/>
          <w:lang w:val="en-US"/>
        </w:rPr>
        <w:instrText>anahit</w:instrText>
      </w:r>
      <w:r w:rsidR="00077950" w:rsidRPr="00077950">
        <w:rPr>
          <w:rFonts w:ascii="GHEA Grapalat" w:hAnsi="GHEA Grapalat"/>
          <w:b/>
          <w:bCs/>
        </w:rPr>
        <w:instrText>.</w:instrText>
      </w:r>
      <w:r w:rsidR="00077950" w:rsidRPr="00077950">
        <w:rPr>
          <w:rFonts w:ascii="GHEA Grapalat" w:hAnsi="GHEA Grapalat"/>
          <w:b/>
          <w:bCs/>
          <w:lang w:val="en-US"/>
        </w:rPr>
        <w:instrText>amirkhanyan</w:instrText>
      </w:r>
      <w:r w:rsidR="00077950" w:rsidRPr="00077950">
        <w:rPr>
          <w:rFonts w:ascii="GHEA Grapalat" w:hAnsi="GHEA Grapalat"/>
          <w:b/>
          <w:bCs/>
        </w:rPr>
        <w:instrText>@yerevan.am"</w:instrText>
      </w:r>
      <w:r w:rsidR="00077950">
        <w:rPr>
          <w:rFonts w:ascii="GHEA Grapalat" w:hAnsi="GHEA Grapalat"/>
          <w:b/>
          <w:bCs/>
          <w:lang w:val="en-US"/>
        </w:rPr>
        <w:fldChar w:fldCharType="separate"/>
      </w:r>
      <w:r w:rsidR="00077950" w:rsidRPr="0020580D">
        <w:rPr>
          <w:rStyle w:val="Hyperlink"/>
          <w:rFonts w:ascii="GHEA Grapalat" w:hAnsi="GHEA Grapalat"/>
          <w:b/>
          <w:bCs/>
          <w:lang w:val="en-US"/>
        </w:rPr>
        <w:t>anahit</w:t>
      </w:r>
      <w:r w:rsidR="00077950" w:rsidRPr="0020580D">
        <w:rPr>
          <w:rStyle w:val="Hyperlink"/>
          <w:rFonts w:ascii="GHEA Grapalat" w:hAnsi="GHEA Grapalat"/>
          <w:b/>
          <w:bCs/>
        </w:rPr>
        <w:t>.</w:t>
      </w:r>
      <w:r w:rsidR="00077950" w:rsidRPr="0020580D">
        <w:rPr>
          <w:rStyle w:val="Hyperlink"/>
          <w:rFonts w:ascii="GHEA Grapalat" w:hAnsi="GHEA Grapalat"/>
          <w:b/>
          <w:bCs/>
          <w:lang w:val="en-US"/>
        </w:rPr>
        <w:t>amirkhanyan</w:t>
      </w:r>
      <w:r w:rsidR="00077950" w:rsidRPr="0020580D">
        <w:rPr>
          <w:rStyle w:val="Hyperlink"/>
          <w:rFonts w:ascii="GHEA Grapalat" w:hAnsi="GHEA Grapalat"/>
          <w:b/>
          <w:bCs/>
        </w:rPr>
        <w:t>@yerevan.am</w:t>
      </w:r>
      <w:r w:rsidR="00077950">
        <w:rPr>
          <w:rFonts w:ascii="GHEA Grapalat" w:hAnsi="GHEA Grapalat"/>
          <w:b/>
          <w:bCs/>
          <w:lang w:val="en-US"/>
        </w:rPr>
        <w:fldChar w:fldCharType="end"/>
      </w:r>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309517F7"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077950" w:rsidRPr="00077950">
        <w:rPr>
          <w:rFonts w:ascii="GHEA Grapalat" w:hAnsi="GHEA Grapalat"/>
          <w:b/>
          <w:bCs/>
        </w:rPr>
        <w:t xml:space="preserve"> по техническому контролю качества текущих работ, требующих безотлагательного решения в административном районе Эребуни</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400160DD" w:rsidR="007063E7" w:rsidRPr="00A54A8D" w:rsidRDefault="005C032C" w:rsidP="007063E7">
            <w:pPr>
              <w:widowControl w:val="0"/>
              <w:spacing w:after="120"/>
              <w:jc w:val="center"/>
              <w:rPr>
                <w:rFonts w:ascii="GHEA Grapalat" w:hAnsi="GHEA Grapalat"/>
                <w:lang w:val="hy-AM"/>
              </w:rPr>
            </w:pPr>
            <w:r>
              <w:rPr>
                <w:rFonts w:ascii="GHEA Grapalat" w:eastAsia="Calibri" w:hAnsi="GHEA Grapalat" w:cs="Calibri"/>
                <w:sz w:val="20"/>
                <w:szCs w:val="20"/>
              </w:rPr>
              <w:t>До</w:t>
            </w:r>
            <w:r>
              <w:rPr>
                <w:rFonts w:ascii="GHEA Grapalat" w:eastAsia="Calibri" w:hAnsi="GHEA Grapalat" w:cs="Calibri"/>
                <w:sz w:val="20"/>
                <w:szCs w:val="20"/>
                <w:lang w:val="en-US"/>
              </w:rPr>
              <w:t xml:space="preserve"> </w:t>
            </w:r>
            <w:r>
              <w:rPr>
                <w:rFonts w:ascii="GHEA Grapalat" w:eastAsia="Calibri" w:hAnsi="GHEA Grapalat" w:cs="Calibri"/>
                <w:sz w:val="20"/>
                <w:szCs w:val="20"/>
                <w:lang w:val="hy-AM"/>
              </w:rPr>
              <w:t>200</w:t>
            </w:r>
            <w:r w:rsidR="00077950">
              <w:rPr>
                <w:rFonts w:ascii="GHEA Grapalat" w:eastAsia="Calibri" w:hAnsi="GHEA Grapalat" w:cs="Calibri"/>
                <w:sz w:val="20"/>
                <w:szCs w:val="20"/>
                <w:lang w:val="hy-AM"/>
              </w:rPr>
              <w:t xml:space="preserve"> </w:t>
            </w:r>
            <w:r>
              <w:rPr>
                <w:rFonts w:ascii="GHEA Grapalat" w:eastAsia="Calibri" w:hAnsi="GHEA Grapalat" w:cs="Calibri"/>
                <w:sz w:val="20"/>
                <w:szCs w:val="20"/>
                <w:lang w:val="hy-AM"/>
              </w:rPr>
              <w:t>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4371F45D"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sidR="00077950" w:rsidRPr="00077950">
              <w:rPr>
                <w:rFonts w:ascii="GHEA Grapalat" w:hAnsi="GHEA Grapalat"/>
                <w:sz w:val="20"/>
                <w:szCs w:val="20"/>
                <w:lang w:val="hy-AM"/>
              </w:rPr>
              <w:t xml:space="preserve"> по техническому контролю качества текущих работ, требующих безотлагательного решения в административном районе Эребуни</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 xml:space="preserve">физические и юридические лица считаются взаимосвязанными, если </w:t>
      </w:r>
      <w:r w:rsidRPr="00A54A8D">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lastRenderedPageBreak/>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54A8D">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w:t>
            </w:r>
            <w:r w:rsidRPr="00A54A8D">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3F24383C"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w:t>
      </w:r>
      <w:r w:rsidR="00077950" w:rsidRPr="007063E7">
        <w:rPr>
          <w:rFonts w:ascii="GHEA Grapalat" w:hAnsi="GHEA Grapalat"/>
          <w:b/>
          <w:bCs/>
        </w:rPr>
        <w:t xml:space="preserve"> </w:t>
      </w:r>
      <w:r w:rsidR="007063E7" w:rsidRPr="007063E7">
        <w:rPr>
          <w:rFonts w:ascii="GHEA Grapalat" w:hAnsi="GHEA Grapalat"/>
          <w:b/>
          <w:bCs/>
        </w:rPr>
        <w:t>/ технический контролер .</w:t>
      </w:r>
    </w:p>
    <w:p w14:paraId="67B65724" w14:textId="7D0323B9" w:rsidR="00C761DB" w:rsidRPr="00A54A8D" w:rsidRDefault="00C761DB" w:rsidP="00DC4ABB">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A54A8D">
        <w:rPr>
          <w:rFonts w:ascii="GHEA Grapalat" w:hAnsi="GHEA Grapalat"/>
        </w:rPr>
        <w:lastRenderedPageBreak/>
        <w:t>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20A319B3"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7E583E" w:rsidRPr="00A54A8D">
        <w:rPr>
          <w:rFonts w:ascii="GHEA Grapalat" w:hAnsi="GHEA Grapalat"/>
          <w:b/>
          <w:bCs/>
          <w:sz w:val="24"/>
          <w:szCs w:val="24"/>
        </w:rPr>
        <w:t>10</w:t>
      </w:r>
      <w:r w:rsidR="00800680" w:rsidRPr="00A54A8D">
        <w:rPr>
          <w:rFonts w:ascii="GHEA Grapalat" w:hAnsi="GHEA Grapalat"/>
          <w:b/>
          <w:bCs/>
          <w:sz w:val="24"/>
          <w:szCs w:val="24"/>
        </w:rPr>
        <w:t>:</w:t>
      </w:r>
      <w:r w:rsidR="007E583E" w:rsidRPr="00A54A8D">
        <w:rPr>
          <w:rFonts w:ascii="GHEA Grapalat" w:hAnsi="GHEA Grapalat"/>
          <w:b/>
          <w:bCs/>
          <w:sz w:val="24"/>
          <w:szCs w:val="24"/>
        </w:rPr>
        <w:t>0</w:t>
      </w:r>
      <w:r w:rsidR="00800680" w:rsidRPr="00A54A8D">
        <w:rPr>
          <w:rFonts w:ascii="GHEA Grapalat" w:hAnsi="GHEA Grapalat"/>
          <w:b/>
          <w:bCs/>
          <w:sz w:val="24"/>
          <w:szCs w:val="24"/>
        </w:rPr>
        <w:t>0</w:t>
      </w:r>
      <w:r w:rsidR="00C428A0" w:rsidRPr="00A54A8D">
        <w:rPr>
          <w:rFonts w:ascii="GHEA Grapalat" w:hAnsi="GHEA Grapalat"/>
          <w:b/>
          <w:bCs/>
          <w:sz w:val="24"/>
          <w:szCs w:val="24"/>
        </w:rPr>
        <w:t xml:space="preserve"> часов </w:t>
      </w:r>
      <w:r w:rsidR="00077950">
        <w:rPr>
          <w:rFonts w:ascii="GHEA Grapalat" w:hAnsi="GHEA Grapalat"/>
          <w:b/>
          <w:bCs/>
          <w:sz w:val="24"/>
          <w:szCs w:val="24"/>
          <w:highlight w:val="yellow"/>
          <w:lang w:val="hy-AM"/>
        </w:rPr>
        <w:t>11.12.2025</w:t>
      </w:r>
      <w:r w:rsidR="00C428A0" w:rsidRPr="005C032C">
        <w:rPr>
          <w:rFonts w:ascii="GHEA Grapalat" w:hAnsi="GHEA Grapalat"/>
          <w:b/>
          <w:bCs/>
          <w:sz w:val="24"/>
          <w:szCs w:val="24"/>
          <w:highlight w:val="yellow"/>
        </w:rPr>
        <w:t>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46A4B88C"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077950" w:rsidRPr="00077950">
        <w:rPr>
          <w:rFonts w:ascii="GHEA Grapalat" w:hAnsi="GHEA Grapalat"/>
          <w:b/>
          <w:bCs/>
          <w:sz w:val="24"/>
          <w:szCs w:val="24"/>
        </w:rPr>
        <w:t>10</w:t>
      </w:r>
      <w:r w:rsidR="00800680" w:rsidRPr="00A54A8D">
        <w:rPr>
          <w:rFonts w:ascii="GHEA Grapalat" w:hAnsi="GHEA Grapalat"/>
          <w:b/>
          <w:bCs/>
          <w:sz w:val="24"/>
          <w:szCs w:val="24"/>
        </w:rPr>
        <w:t>:</w:t>
      </w:r>
      <w:r w:rsidR="00077950" w:rsidRPr="00077950">
        <w:rPr>
          <w:rFonts w:ascii="GHEA Grapalat" w:hAnsi="GHEA Grapalat"/>
          <w:b/>
          <w:bCs/>
          <w:sz w:val="24"/>
          <w:szCs w:val="24"/>
        </w:rPr>
        <w:t>00</w:t>
      </w:r>
      <w:r w:rsidR="00206E88" w:rsidRPr="00A54A8D">
        <w:rPr>
          <w:rFonts w:ascii="GHEA Grapalat" w:hAnsi="GHEA Grapalat"/>
          <w:b/>
          <w:bCs/>
          <w:sz w:val="24"/>
          <w:szCs w:val="24"/>
        </w:rPr>
        <w:t xml:space="preserve"> часов </w:t>
      </w:r>
      <w:r w:rsidR="00077950">
        <w:rPr>
          <w:rFonts w:ascii="GHEA Grapalat" w:hAnsi="GHEA Grapalat"/>
          <w:b/>
          <w:bCs/>
          <w:sz w:val="24"/>
          <w:szCs w:val="24"/>
          <w:highlight w:val="yellow"/>
          <w:lang w:val="hy-AM"/>
        </w:rPr>
        <w:t>11.12.2025</w:t>
      </w:r>
      <w:r w:rsidR="00206E88" w:rsidRPr="005C032C">
        <w:rPr>
          <w:rFonts w:ascii="GHEA Grapalat" w:hAnsi="GHEA Grapalat"/>
          <w:b/>
          <w:bCs/>
          <w:sz w:val="24"/>
          <w:szCs w:val="24"/>
          <w:highlight w:val="yellow"/>
        </w:rPr>
        <w:t>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A54A8D">
        <w:rPr>
          <w:rFonts w:ascii="GHEA Grapalat" w:hAnsi="GHEA Grapalat"/>
        </w:rPr>
        <w:lastRenderedPageBreak/>
        <w:t xml:space="preserve">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A54A8D">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lastRenderedPageBreak/>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 xml:space="preserve">В случае если отобранный участник не заключает </w:t>
      </w:r>
      <w:r w:rsidRPr="00A54A8D">
        <w:rPr>
          <w:rFonts w:ascii="GHEA Grapalat" w:hAnsi="GHEA Grapalat"/>
        </w:rPr>
        <w:lastRenderedPageBreak/>
        <w:t>(отказывается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w:t>
      </w:r>
      <w:r w:rsidRPr="00A54A8D">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 xml:space="preserve">цены, предложенной отобранным </w:t>
      </w:r>
      <w:r w:rsidRPr="00A54A8D">
        <w:rPr>
          <w:rFonts w:ascii="GHEA Grapalat" w:hAnsi="GHEA Grapalat"/>
          <w:i w:val="0"/>
          <w:sz w:val="24"/>
          <w:szCs w:val="24"/>
        </w:rPr>
        <w:lastRenderedPageBreak/>
        <w:t>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lastRenderedPageBreak/>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5EDDA5A6"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77950">
        <w:rPr>
          <w:rFonts w:ascii="GHEA Grapalat" w:hAnsi="GHEA Grapalat"/>
          <w:b/>
          <w:sz w:val="24"/>
          <w:szCs w:val="24"/>
        </w:rPr>
        <w:t>26/2</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4C31B0FE"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w:t>
      </w:r>
      <w:r w:rsidR="00077950">
        <w:rPr>
          <w:rFonts w:ascii="GHEA Grapalat" w:hAnsi="GHEA Grapalat"/>
        </w:rPr>
        <w:t>26/2</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5BCF6CC2"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w:t>
      </w:r>
      <w:r w:rsidR="00077950">
        <w:rPr>
          <w:rFonts w:ascii="GHEA Grapalat" w:hAnsi="GHEA Grapalat"/>
        </w:rPr>
        <w:t>26/2</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03320C37"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w:t>
      </w:r>
      <w:r w:rsidR="00077950">
        <w:rPr>
          <w:rFonts w:ascii="GHEA Grapalat" w:hAnsi="GHEA Grapalat"/>
        </w:rPr>
        <w:t>26/2</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78DAB9D4"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77950">
        <w:rPr>
          <w:rFonts w:ascii="GHEA Grapalat" w:hAnsi="GHEA Grapalat"/>
          <w:b/>
          <w:sz w:val="24"/>
          <w:szCs w:val="24"/>
        </w:rPr>
        <w:t>26/2</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023806EE"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w:t>
      </w:r>
      <w:r w:rsidR="00077950">
        <w:rPr>
          <w:rFonts w:ascii="GHEA Grapalat" w:hAnsi="GHEA Grapalat"/>
          <w:b/>
          <w:i w:val="0"/>
          <w:sz w:val="24"/>
          <w:szCs w:val="24"/>
        </w:rPr>
        <w:t>26/2</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3C0CDE1B"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77950">
        <w:rPr>
          <w:rFonts w:ascii="GHEA Grapalat" w:hAnsi="GHEA Grapalat"/>
          <w:b/>
          <w:sz w:val="24"/>
          <w:szCs w:val="24"/>
        </w:rPr>
        <w:t>26/2</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3AA60CB6"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w:t>
      </w:r>
      <w:r w:rsidR="00077950">
        <w:rPr>
          <w:rFonts w:ascii="GHEA Grapalat" w:hAnsi="GHEA Grapalat"/>
          <w:spacing w:val="-6"/>
        </w:rPr>
        <w:t>26/2</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0E5438D3" w:rsidR="007063E7" w:rsidRPr="00A54A8D"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00077950" w:rsidRPr="00077950">
              <w:rPr>
                <w:rFonts w:ascii="GHEA Grapalat" w:hAnsi="GHEA Grapalat"/>
                <w:sz w:val="20"/>
                <w:szCs w:val="20"/>
                <w:lang w:val="hy-AM"/>
              </w:rPr>
              <w:t xml:space="preserve"> по техническому контролю качества текущих работ, требующих безотлагательного решения в административном районе Эребуни</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0166FC8A"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77950">
        <w:rPr>
          <w:rFonts w:ascii="GHEA Grapalat" w:hAnsi="GHEA Grapalat"/>
          <w:b/>
          <w:sz w:val="24"/>
          <w:szCs w:val="24"/>
        </w:rPr>
        <w:t>26/2</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27723293"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0" w:history="1">
        <w:r w:rsidR="00077950" w:rsidRPr="0020580D">
          <w:rPr>
            <w:rStyle w:val="Hyperlink"/>
            <w:rFonts w:ascii="GHEA Grapalat" w:hAnsi="GHEA Grapalat"/>
            <w:sz w:val="20"/>
            <w:szCs w:val="20"/>
            <w:lang w:val="hy-AM" w:eastAsia="en-US" w:bidi="ar-SA"/>
          </w:rPr>
          <w:t>anahit.amirkhanyan@yerevan.am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0E4AC59A"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w:t>
      </w:r>
      <w:r w:rsidR="00077950">
        <w:rPr>
          <w:rFonts w:ascii="GHEA Grapalat" w:hAnsi="GHEA Grapalat"/>
          <w:i/>
        </w:rPr>
        <w:t>26/2</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2E55F2B3"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w:t>
            </w:r>
            <w:r w:rsidR="00077950">
              <w:rPr>
                <w:rFonts w:ascii="GHEA Grapalat" w:hAnsi="GHEA Grapalat"/>
                <w:b/>
                <w:sz w:val="22"/>
                <w:szCs w:val="22"/>
              </w:rPr>
              <w:t>26/2</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3E4D5F71"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77950">
        <w:rPr>
          <w:rFonts w:ascii="GHEA Grapalat" w:hAnsi="GHEA Grapalat"/>
          <w:b/>
          <w:sz w:val="24"/>
          <w:szCs w:val="24"/>
        </w:rPr>
        <w:t>26/2</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54A8D">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2209798F"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077950" w:rsidRPr="00077950">
        <w:rPr>
          <w:rFonts w:ascii="GHEA Grapalat" w:hAnsi="GHEA Grapalat"/>
        </w:rPr>
        <w:t>15</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209B9CE1"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077950" w:rsidRPr="00077950">
        <w:rPr>
          <w:rFonts w:ascii="GHEA Grapalat" w:hAnsi="GHEA Grapalat"/>
          <w:b/>
          <w:bCs/>
        </w:rPr>
        <w:t>10</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570338ED"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077950">
        <w:rPr>
          <w:rFonts w:ascii="GHEA Grapalat" w:hAnsi="GHEA Grapalat"/>
          <w:b/>
          <w:lang w:val="hy-AM"/>
        </w:rPr>
        <w:t>.10</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41040AC7" w:rsidR="000876DF" w:rsidRPr="00077950" w:rsidRDefault="000876DF" w:rsidP="00077950">
      <w:pPr>
        <w:widowControl w:val="0"/>
        <w:tabs>
          <w:tab w:val="left" w:pos="1276"/>
        </w:tabs>
        <w:spacing w:after="160" w:line="360" w:lineRule="auto"/>
        <w:ind w:firstLine="567"/>
        <w:jc w:val="both"/>
        <w:rPr>
          <w:rFonts w:ascii="GHEA Grapalat" w:hAnsi="GHEA Grapalat"/>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077950" w:rsidRPr="00077950">
        <w:rPr>
          <w:rFonts w:ascii="GHEA Grapalat" w:hAnsi="GHEA Grapalat"/>
        </w:rPr>
        <w:t>Эребуни</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077950" w:rsidRPr="00A54A8D" w14:paraId="2CECA8C6" w14:textId="77777777" w:rsidTr="005659FB">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077950" w:rsidRPr="00A54A8D" w:rsidRDefault="00077950" w:rsidP="00077950">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7BD2D157" w:rsidR="00077950" w:rsidRPr="00A54A8D" w:rsidRDefault="00077950" w:rsidP="00077950">
            <w:pPr>
              <w:rPr>
                <w:rFonts w:ascii="GHEA Grapalat" w:hAnsi="GHEA Grapalat"/>
                <w:sz w:val="18"/>
                <w:szCs w:val="18"/>
                <w:lang w:val="hy-AM"/>
              </w:rPr>
            </w:pPr>
            <w:r w:rsidRPr="00077950">
              <w:rPr>
                <w:rFonts w:ascii="Helvetica" w:hAnsi="Helvetica" w:cs="Helvetica"/>
                <w:color w:val="403931"/>
                <w:sz w:val="20"/>
                <w:szCs w:val="20"/>
                <w:shd w:val="clear" w:color="auto" w:fill="F8F3ED"/>
              </w:rPr>
              <w:t>71351540/1036</w:t>
            </w:r>
          </w:p>
        </w:tc>
        <w:tc>
          <w:tcPr>
            <w:tcW w:w="4657" w:type="dxa"/>
            <w:tcBorders>
              <w:top w:val="nil"/>
              <w:left w:val="single" w:sz="4" w:space="0" w:color="auto"/>
              <w:bottom w:val="nil"/>
              <w:right w:val="single" w:sz="4" w:space="0" w:color="auto"/>
            </w:tcBorders>
          </w:tcPr>
          <w:p w14:paraId="79565EB7" w14:textId="77777777" w:rsidR="00077950" w:rsidRDefault="00077950" w:rsidP="00077950">
            <w:pPr>
              <w:rPr>
                <w:rFonts w:ascii="GHEA Grapalat" w:hAnsi="GHEA Grapalat" w:cs="Arial"/>
                <w:color w:val="000000"/>
                <w:sz w:val="20"/>
                <w:szCs w:val="20"/>
              </w:rPr>
            </w:pPr>
            <w:r>
              <w:rPr>
                <w:rFonts w:ascii="GHEA Grapalat" w:hAnsi="GHEA Grapalat" w:cs="Arial"/>
                <w:color w:val="000000"/>
                <w:sz w:val="20"/>
                <w:szCs w:val="20"/>
              </w:rPr>
              <w:br/>
              <w:t>Техническое описание общих требований к обслуживанию:</w:t>
            </w:r>
            <w:r>
              <w:rPr>
                <w:rFonts w:ascii="GHEA Grapalat" w:hAnsi="GHEA Grapalat" w:cs="Arial"/>
                <w:color w:val="000000"/>
                <w:sz w:val="20"/>
                <w:szCs w:val="20"/>
              </w:rPr>
              <w:br/>
              <w:t xml:space="preserve">1. Технический надзор осуществляется на основании проектно-сметной документации, предоставленной Заказчиком, и обеспечивает </w:t>
            </w:r>
            <w:r>
              <w:rPr>
                <w:rFonts w:ascii="GHEA Grapalat" w:hAnsi="GHEA Grapalat" w:cs="Arial"/>
                <w:color w:val="000000"/>
                <w:sz w:val="20"/>
                <w:szCs w:val="20"/>
              </w:rPr>
              <w:lastRenderedPageBreak/>
              <w:t>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17C7AC9" w14:textId="77777777" w:rsidR="00077950" w:rsidRDefault="00077950" w:rsidP="00077950">
            <w:pPr>
              <w:rPr>
                <w:rFonts w:ascii="GHEA Grapalat" w:hAnsi="GHEA Grapalat" w:cs="Arial"/>
                <w:color w:val="000000"/>
                <w:sz w:val="20"/>
                <w:szCs w:val="20"/>
              </w:rPr>
            </w:pPr>
            <w:r w:rsidRPr="00077950">
              <w:rPr>
                <w:rFonts w:ascii="GHEA Grapalat" w:hAnsi="GHEA Grapalat" w:cs="Arial"/>
                <w:b/>
                <w:bCs/>
                <w:color w:val="000000"/>
                <w:sz w:val="20"/>
                <w:szCs w:val="20"/>
              </w:rPr>
              <w:t>2. Требуемая лицензия - Технический контроль качества строительства жилых, общественных и промышленных объектов. Класс: 2-й.</w:t>
            </w:r>
            <w:r>
              <w:rPr>
                <w:rFonts w:ascii="GHEA Grapalat" w:hAnsi="GHEA Grapalat" w:cs="Arial"/>
                <w:color w:val="000000"/>
                <w:sz w:val="20"/>
                <w:szCs w:val="20"/>
              </w:rPr>
              <w:br/>
              <w:t>3.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Pr>
                <w:rFonts w:ascii="GHEA Grapalat" w:hAnsi="GHEA Grapalat" w:cs="Arial"/>
                <w:color w:val="000000"/>
                <w:sz w:val="20"/>
                <w:szCs w:val="20"/>
              </w:rPr>
              <w:br/>
              <w:t>4. Основными обязанностями исполнителя технического надзора  являются:</w:t>
            </w:r>
            <w:r>
              <w:rPr>
                <w:rFonts w:ascii="GHEA Grapalat" w:hAnsi="GHEA Grapalat" w:cs="Arial"/>
                <w:color w:val="000000"/>
                <w:sz w:val="20"/>
                <w:szCs w:val="20"/>
              </w:rPr>
              <w:br/>
              <w:t>• периодически фотографировать состояние объекта строительства от начала до конца строительства;</w:t>
            </w:r>
            <w:r>
              <w:rPr>
                <w:rFonts w:ascii="GHEA Grapalat" w:hAnsi="GHEA Grapalat" w:cs="Arial"/>
                <w:color w:val="000000"/>
                <w:sz w:val="20"/>
                <w:szCs w:val="20"/>
              </w:rPr>
              <w:br/>
              <w:t>• обеспечить соответствие  выполняемых  работ  условиям контрактного соглашения, строительным нормам и правилам,</w:t>
            </w:r>
          </w:p>
          <w:p w14:paraId="1F7F1E81" w14:textId="77777777" w:rsidR="00077950" w:rsidRDefault="00077950" w:rsidP="00077950">
            <w:pPr>
              <w:rPr>
                <w:rFonts w:ascii="GHEA Grapalat" w:hAnsi="GHEA Grapalat" w:cs="Arial"/>
                <w:color w:val="000000"/>
                <w:sz w:val="20"/>
                <w:szCs w:val="20"/>
              </w:rPr>
            </w:pPr>
            <w:r>
              <w:rPr>
                <w:rFonts w:ascii="GHEA Grapalat" w:hAnsi="GHEA Grapalat" w:cs="Arial"/>
                <w:color w:val="000000"/>
                <w:sz w:val="20"/>
                <w:szCs w:val="20"/>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Pr>
                <w:rFonts w:ascii="GHEA Grapalat" w:hAnsi="GHEA Grapalat" w:cs="Arial"/>
                <w:color w:val="000000"/>
                <w:sz w:val="20"/>
                <w:szCs w:val="20"/>
              </w:rPr>
              <w:br/>
              <w:t>• проверять и утверждать рабочие и исполнительные документы, подготовленные Подрядчиком,</w:t>
            </w:r>
            <w:r>
              <w:rPr>
                <w:rFonts w:ascii="GHEA Grapalat" w:hAnsi="GHEA Grapalat" w:cs="Arial"/>
                <w:color w:val="000000"/>
                <w:sz w:val="20"/>
                <w:szCs w:val="20"/>
              </w:rPr>
              <w:br/>
              <w:t xml:space="preserve">• проверять и контролировать качество материалов и ход строительных работ для обеспечения соответствия техническим </w:t>
            </w:r>
            <w:r>
              <w:rPr>
                <w:rFonts w:ascii="GHEA Grapalat" w:hAnsi="GHEA Grapalat" w:cs="Arial"/>
                <w:color w:val="000000"/>
                <w:sz w:val="20"/>
                <w:szCs w:val="20"/>
              </w:rPr>
              <w:lastRenderedPageBreak/>
              <w:t>условиям и другим договорным документам. Запрещать или заменять материалы, которые не соответствуют необходимым условиям;</w:t>
            </w:r>
            <w:r>
              <w:rPr>
                <w:rFonts w:ascii="GHEA Grapalat" w:hAnsi="GHEA Grapalat" w:cs="Arial"/>
                <w:color w:val="000000"/>
                <w:sz w:val="20"/>
                <w:szCs w:val="20"/>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Pr>
                <w:rFonts w:ascii="GHEA Grapalat" w:hAnsi="GHEA Grapalat" w:cs="Arial"/>
                <w:color w:val="000000"/>
                <w:sz w:val="20"/>
                <w:szCs w:val="20"/>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Pr>
                <w:rFonts w:ascii="GHEA Grapalat" w:hAnsi="GHEA Grapalat" w:cs="Arial"/>
                <w:color w:val="000000"/>
                <w:sz w:val="20"/>
                <w:szCs w:val="20"/>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6AC1F827" w14:textId="77777777" w:rsidR="00077950" w:rsidRDefault="00077950" w:rsidP="00077950">
            <w:pPr>
              <w:rPr>
                <w:rFonts w:ascii="GHEA Grapalat" w:hAnsi="GHEA Grapalat" w:cs="Arial"/>
                <w:color w:val="000000"/>
                <w:sz w:val="20"/>
                <w:szCs w:val="20"/>
              </w:rPr>
            </w:pPr>
            <w:r>
              <w:rPr>
                <w:rFonts w:ascii="GHEA Grapalat" w:hAnsi="GHEA Grapalat" w:cs="Arial"/>
                <w:color w:val="000000"/>
                <w:sz w:val="20"/>
                <w:szCs w:val="20"/>
              </w:rPr>
              <w:br/>
              <w:t>• предлагать те действия, которые будут необходимы для сохранения рабочего графика в случае возникновения проблем во время строительства;</w:t>
            </w:r>
            <w:r>
              <w:rPr>
                <w:rFonts w:ascii="GHEA Grapalat" w:hAnsi="GHEA Grapalat" w:cs="Arial"/>
                <w:color w:val="000000"/>
                <w:sz w:val="20"/>
                <w:szCs w:val="20"/>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Pr>
                <w:rFonts w:ascii="GHEA Grapalat" w:hAnsi="GHEA Grapalat" w:cs="Arial"/>
                <w:color w:val="000000"/>
                <w:sz w:val="20"/>
                <w:szCs w:val="20"/>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Pr>
                <w:rFonts w:ascii="GHEA Grapalat" w:hAnsi="GHEA Grapalat" w:cs="Arial"/>
                <w:color w:val="000000"/>
                <w:sz w:val="20"/>
                <w:szCs w:val="20"/>
              </w:rPr>
              <w:br/>
              <w:t xml:space="preserve">• проводить измерения объемов работ и </w:t>
            </w:r>
            <w:r>
              <w:rPr>
                <w:rFonts w:ascii="GHEA Grapalat" w:hAnsi="GHEA Grapalat" w:cs="Arial"/>
                <w:color w:val="000000"/>
                <w:sz w:val="20"/>
                <w:szCs w:val="20"/>
              </w:rPr>
              <w:lastRenderedPageBreak/>
              <w:t>участвовать в составлении и утверждении исполнительных документов,</w:t>
            </w:r>
            <w:r>
              <w:rPr>
                <w:rFonts w:ascii="GHEA Grapalat" w:hAnsi="GHEA Grapalat" w:cs="Arial"/>
                <w:color w:val="000000"/>
                <w:sz w:val="20"/>
                <w:szCs w:val="20"/>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Pr>
                <w:rFonts w:ascii="GHEA Grapalat" w:hAnsi="GHEA Grapalat" w:cs="Arial"/>
                <w:color w:val="000000"/>
                <w:sz w:val="20"/>
                <w:szCs w:val="20"/>
              </w:rPr>
              <w:br/>
              <w:t>• измерить работы, которые должны быть выполнены по указанию Заказчика.</w:t>
            </w:r>
            <w:r>
              <w:rPr>
                <w:rFonts w:ascii="GHEA Grapalat" w:hAnsi="GHEA Grapalat" w:cs="Arial"/>
                <w:color w:val="000000"/>
                <w:sz w:val="20"/>
                <w:szCs w:val="20"/>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Pr>
                <w:rFonts w:ascii="GHEA Grapalat" w:hAnsi="GHEA Grapalat" w:cs="Arial"/>
                <w:color w:val="000000"/>
                <w:sz w:val="20"/>
                <w:szCs w:val="20"/>
              </w:rPr>
              <w:br/>
              <w:t>Требования к отчетности:</w:t>
            </w:r>
            <w:r>
              <w:rPr>
                <w:rFonts w:ascii="GHEA Grapalat" w:hAnsi="GHEA Grapalat" w:cs="Arial"/>
                <w:color w:val="000000"/>
                <w:sz w:val="20"/>
                <w:szCs w:val="20"/>
              </w:rPr>
              <w:b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Pr>
                <w:rFonts w:ascii="GHEA Grapalat" w:hAnsi="GHEA Grapalat" w:cs="Arial"/>
                <w:color w:val="000000"/>
                <w:sz w:val="20"/>
                <w:szCs w:val="20"/>
              </w:rPr>
              <w:br/>
              <w:t xml:space="preserve">Окончательный отчет должен включать копии следующих документов: окончательные исполнительныедокументы, </w:t>
            </w:r>
          </w:p>
          <w:p w14:paraId="2E59EBD7" w14:textId="77777777" w:rsidR="00077950" w:rsidRDefault="00077950" w:rsidP="00077950">
            <w:pPr>
              <w:rPr>
                <w:rFonts w:ascii="GHEA Grapalat" w:hAnsi="GHEA Grapalat" w:cs="Arial"/>
                <w:color w:val="000000"/>
                <w:sz w:val="20"/>
                <w:szCs w:val="20"/>
              </w:rPr>
            </w:pPr>
          </w:p>
          <w:p w14:paraId="47AE19A5" w14:textId="4AB9560B" w:rsidR="00077950" w:rsidRPr="00A54A8D" w:rsidRDefault="00077950" w:rsidP="00077950">
            <w:pPr>
              <w:widowControl w:val="0"/>
              <w:spacing w:after="120"/>
              <w:jc w:val="both"/>
              <w:rPr>
                <w:rFonts w:ascii="GHEA Grapalat" w:hAnsi="GHEA Grapalat"/>
                <w:sz w:val="18"/>
                <w:szCs w:val="18"/>
                <w:lang w:val="hy-AM"/>
              </w:rPr>
            </w:pPr>
            <w:r>
              <w:rPr>
                <w:rFonts w:ascii="GHEA Grapalat" w:hAnsi="GHEA Grapalat" w:cs="Arial"/>
                <w:color w:val="000000"/>
                <w:sz w:val="20"/>
                <w:szCs w:val="20"/>
              </w:rPr>
              <w:t>итоговую описательную справку осуществленных  работ  за весь период строительства, а также  фотографии завершенного строительного объекта.</w:t>
            </w:r>
            <w:r>
              <w:rPr>
                <w:rFonts w:ascii="GHEA Grapalat" w:hAnsi="GHEA Grapalat" w:cs="Arial"/>
                <w:color w:val="000000"/>
                <w:sz w:val="20"/>
                <w:szCs w:val="20"/>
              </w:rPr>
              <w:b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w:t>
            </w:r>
            <w:r>
              <w:rPr>
                <w:rFonts w:ascii="GHEA Grapalat" w:hAnsi="GHEA Grapalat" w:cs="Arial"/>
                <w:color w:val="000000"/>
                <w:sz w:val="20"/>
                <w:szCs w:val="20"/>
              </w:rPr>
              <w:lastRenderedPageBreak/>
              <w:t xml:space="preserve">услуг. </w:t>
            </w:r>
            <w:r>
              <w:rPr>
                <w:rFonts w:ascii="GHEA Grapalat" w:hAnsi="GHEA Grapalat" w:cs="Arial"/>
                <w:color w:val="000000"/>
                <w:sz w:val="20"/>
                <w:szCs w:val="20"/>
              </w:rPr>
              <w:b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077950" w:rsidRPr="00A54A8D" w:rsidRDefault="00077950" w:rsidP="00077950">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077950" w:rsidRPr="00A54A8D" w:rsidRDefault="00077950" w:rsidP="00077950">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077950" w:rsidRPr="00A54A8D" w:rsidRDefault="00077950" w:rsidP="00077950">
            <w:pPr>
              <w:widowControl w:val="0"/>
              <w:spacing w:after="120"/>
              <w:jc w:val="center"/>
              <w:rPr>
                <w:rFonts w:ascii="GHEA Grapalat" w:hAnsi="GHEA Grapalat"/>
                <w:sz w:val="20"/>
              </w:rPr>
            </w:pPr>
            <w:r w:rsidRPr="00A54A8D">
              <w:rPr>
                <w:rFonts w:ascii="GHEA Grapalat" w:hAnsi="GHEA Grapalat"/>
                <w:sz w:val="20"/>
              </w:rPr>
              <w:t>1</w:t>
            </w:r>
          </w:p>
        </w:tc>
        <w:tc>
          <w:tcPr>
            <w:tcW w:w="1985" w:type="dxa"/>
            <w:vAlign w:val="center"/>
          </w:tcPr>
          <w:p w14:paraId="0D6BD602" w14:textId="5849E314" w:rsidR="00077950" w:rsidRPr="00A54A8D" w:rsidRDefault="00077950" w:rsidP="00077950">
            <w:pPr>
              <w:widowControl w:val="0"/>
              <w:spacing w:after="120"/>
              <w:jc w:val="center"/>
              <w:rPr>
                <w:rFonts w:ascii="GHEA Grapalat" w:hAnsi="GHEA Grapalat" w:cs="Calibri"/>
                <w:color w:val="000000"/>
                <w:sz w:val="16"/>
                <w:szCs w:val="16"/>
                <w:lang w:val="hy-AM"/>
              </w:rPr>
            </w:pPr>
            <w:r>
              <w:rPr>
                <w:rFonts w:ascii="GHEA Grapalat" w:hAnsi="GHEA Grapalat" w:cs="Arial"/>
                <w:sz w:val="20"/>
                <w:szCs w:val="20"/>
              </w:rPr>
              <w:t>Административный район Эребуни</w:t>
            </w:r>
          </w:p>
        </w:tc>
        <w:tc>
          <w:tcPr>
            <w:tcW w:w="2114" w:type="dxa"/>
            <w:tcBorders>
              <w:top w:val="nil"/>
              <w:left w:val="single" w:sz="4" w:space="0" w:color="auto"/>
              <w:bottom w:val="single" w:sz="4" w:space="0" w:color="auto"/>
              <w:right w:val="single" w:sz="4" w:space="0" w:color="auto"/>
            </w:tcBorders>
            <w:vAlign w:val="center"/>
          </w:tcPr>
          <w:p w14:paraId="7CFDBA9A" w14:textId="075AB9B3" w:rsidR="00077950" w:rsidRPr="00A54A8D" w:rsidRDefault="00077950" w:rsidP="00077950">
            <w:pPr>
              <w:widowControl w:val="0"/>
              <w:spacing w:after="120"/>
              <w:jc w:val="center"/>
              <w:rPr>
                <w:rFonts w:ascii="GHEA Grapalat" w:hAnsi="GHEA Grapalat"/>
                <w:sz w:val="20"/>
              </w:rPr>
            </w:pPr>
            <w:r>
              <w:rPr>
                <w:rFonts w:ascii="GHEA Grapalat" w:hAnsi="GHEA Grapalat" w:cs="Arial"/>
                <w:color w:val="403931"/>
                <w:sz w:val="20"/>
                <w:szCs w:val="20"/>
              </w:rPr>
              <w:t xml:space="preserve">Договор (соглашение) вступает в силу со дня утверждения договора (соглашения) на </w:t>
            </w:r>
            <w:r>
              <w:rPr>
                <w:rFonts w:ascii="GHEA Grapalat" w:hAnsi="GHEA Grapalat" w:cs="Arial"/>
                <w:color w:val="403931"/>
                <w:sz w:val="20"/>
                <w:szCs w:val="20"/>
              </w:rPr>
              <w:lastRenderedPageBreak/>
              <w:t>приобретение строительных работ и действует одновременно с выполнением строительных работ.</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7F899453" w:rsidR="00FC6F2E" w:rsidRPr="00A54A8D" w:rsidRDefault="00077950" w:rsidP="00FC6F2E">
            <w:pPr>
              <w:jc w:val="center"/>
              <w:rPr>
                <w:rFonts w:ascii="Arial" w:hAnsi="Arial" w:cs="Arial"/>
                <w:sz w:val="20"/>
                <w:szCs w:val="20"/>
                <w:lang w:val="hy-AM"/>
              </w:rPr>
            </w:pPr>
            <w:r w:rsidRPr="00077950">
              <w:rPr>
                <w:rFonts w:ascii="Helvetica" w:hAnsi="Helvetica" w:cs="Helvetica"/>
                <w:color w:val="403931"/>
                <w:sz w:val="20"/>
                <w:szCs w:val="20"/>
                <w:shd w:val="clear" w:color="auto" w:fill="F8F3ED"/>
              </w:rPr>
              <w:t>71351540/1036</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4EDF30C9" w:rsidR="00FC6F2E" w:rsidRPr="00A54A8D" w:rsidRDefault="00FC6F2E" w:rsidP="00FC6F2E">
            <w:pPr>
              <w:jc w:val="center"/>
              <w:rPr>
                <w:rFonts w:ascii="GHEA Grapalat" w:hAnsi="GHEA Grapalat"/>
                <w:sz w:val="20"/>
                <w:lang w:val="hy-AM"/>
              </w:rPr>
            </w:pPr>
            <w:r w:rsidRPr="00A54A8D">
              <w:rPr>
                <w:rFonts w:ascii="GHEA Grapalat" w:hAnsi="GHEA Grapalat"/>
                <w:sz w:val="20"/>
                <w:szCs w:val="20"/>
                <w:lang w:val="hy-AM"/>
              </w:rPr>
              <w:t xml:space="preserve">Консалтинговые услуги </w:t>
            </w:r>
            <w:r w:rsidR="00077950" w:rsidRPr="00077950">
              <w:rPr>
                <w:rFonts w:ascii="GHEA Grapalat" w:hAnsi="GHEA Grapalat"/>
                <w:sz w:val="20"/>
                <w:szCs w:val="20"/>
                <w:lang w:val="hy-AM"/>
              </w:rPr>
              <w:t xml:space="preserve">по техническому контролю качества текущих работ, требующих безотлагательного </w:t>
            </w:r>
            <w:r w:rsidR="00077950" w:rsidRPr="00077950">
              <w:rPr>
                <w:rFonts w:ascii="GHEA Grapalat" w:hAnsi="GHEA Grapalat"/>
                <w:sz w:val="20"/>
                <w:szCs w:val="20"/>
                <w:lang w:val="hy-AM"/>
              </w:rPr>
              <w:lastRenderedPageBreak/>
              <w:t>решения в административном районе Эребуни</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E0C5A" w14:textId="77777777" w:rsidR="003B35F8" w:rsidRDefault="003B35F8">
      <w:r>
        <w:separator/>
      </w:r>
    </w:p>
  </w:endnote>
  <w:endnote w:type="continuationSeparator" w:id="0">
    <w:p w14:paraId="69803B4F" w14:textId="77777777" w:rsidR="003B35F8" w:rsidRDefault="003B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70A4C" w14:textId="77777777" w:rsidR="003B35F8" w:rsidRDefault="003B35F8">
      <w:r>
        <w:separator/>
      </w:r>
    </w:p>
  </w:footnote>
  <w:footnote w:type="continuationSeparator" w:id="0">
    <w:p w14:paraId="4F5DA7BA" w14:textId="77777777" w:rsidR="003B35F8" w:rsidRDefault="003B35F8">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950"/>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5F8"/>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3EE"/>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0E0"/>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077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3165</TotalTime>
  <Pages>90</Pages>
  <Words>20473</Words>
  <Characters>116701</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1928</cp:revision>
  <cp:lastPrinted>2018-02-16T07:12:00Z</cp:lastPrinted>
  <dcterms:created xsi:type="dcterms:W3CDTF">2019-10-28T07:04:00Z</dcterms:created>
  <dcterms:modified xsi:type="dcterms:W3CDTF">2025-12-03T12:42:00Z</dcterms:modified>
</cp:coreProperties>
</file>